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This is some code:</w:t>
      </w:r>
    </w:p>
    <w:p>
      <w:pPr>
        <w:pStyle w:val="SourceCode"/>
      </w:pPr>
      <w:r>
        <w:rPr>
          <w:rStyle w:val="VerbatimChar"/>
        </w:rPr>
        <w:t xml:space="preserve">readDocx :: ReaderOptions</w:t>
      </w:r>
      <w:r>
        <w:br w:type="textWrapping"/>
      </w:r>
      <w:r>
        <w:rPr>
          <w:rStyle w:val="VerbatimChar"/>
        </w:rPr>
        <w:t xml:space="preserve">         -&gt; B.ByteString</w:t>
      </w:r>
      <w:r>
        <w:br w:type="textWrapping"/>
      </w:r>
      <w:r>
        <w:rPr>
          <w:rStyle w:val="VerbatimChar"/>
        </w:rPr>
        <w:t xml:space="preserve">         -&gt; Pandoc</w:t>
      </w:r>
    </w:p>
    <w:p>
      <w:pPr>
        <w:pStyle w:val="FirstParagraph"/>
      </w:pPr>
      <w:r>
        <w:t xml:space="preserve">from the beginning of the docx reader.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170cd2de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2018-01-26T19:18:06Z</dcterms:created>
  <dcterms:modified xsi:type="dcterms:W3CDTF">2018-01-26T19:18:06Z</dcterms:modified>
</cp:coreProperties>
</file>